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48" w:rsidRDefault="00760D48" w:rsidP="00760D48">
      <w:pPr>
        <w:spacing w:after="0" w:line="240" w:lineRule="auto"/>
        <w:rPr>
          <w:rFonts w:ascii="Arial" w:hAnsi="Arial" w:cs="Arial"/>
          <w:b/>
          <w:sz w:val="40"/>
          <w:szCs w:val="40"/>
          <w:lang w:val="en-US"/>
        </w:rPr>
      </w:pPr>
      <w:bookmarkStart w:id="0" w:name="_GoBack"/>
      <w:bookmarkEnd w:id="0"/>
    </w:p>
    <w:p w:rsidR="00760D48" w:rsidRDefault="00760D48" w:rsidP="00760D48">
      <w:pPr>
        <w:spacing w:after="0" w:line="240" w:lineRule="auto"/>
        <w:rPr>
          <w:rFonts w:ascii="Arial" w:hAnsi="Arial" w:cs="Arial"/>
          <w:b/>
          <w:sz w:val="40"/>
          <w:szCs w:val="40"/>
          <w:lang w:val="en-US"/>
        </w:rPr>
      </w:pPr>
    </w:p>
    <w:p w:rsidR="00760D48" w:rsidRPr="00842F1F" w:rsidRDefault="00760D48" w:rsidP="00ED1ED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842F1F">
        <w:rPr>
          <w:rFonts w:ascii="Arial" w:hAnsi="Arial" w:cs="Arial"/>
          <w:b/>
          <w:sz w:val="24"/>
          <w:szCs w:val="24"/>
          <w:lang w:val="en-US"/>
        </w:rPr>
        <w:t>Erasmus Student Work Placement</w:t>
      </w:r>
      <w:r w:rsidR="00CA05C2" w:rsidRPr="00842F1F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760D48" w:rsidRPr="00842F1F" w:rsidRDefault="00760D48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6836"/>
      </w:tblGrid>
      <w:tr w:rsidR="00760D48" w:rsidRPr="00842F1F" w:rsidTr="006D31B7">
        <w:tc>
          <w:tcPr>
            <w:tcW w:w="9464" w:type="dxa"/>
            <w:gridSpan w:val="2"/>
            <w:shd w:val="clear" w:color="auto" w:fill="BFBFBF"/>
          </w:tcPr>
          <w:p w:rsidR="00760D48" w:rsidRPr="00842F1F" w:rsidRDefault="00760D48" w:rsidP="00760D48">
            <w:pPr>
              <w:spacing w:after="24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b/>
                <w:sz w:val="24"/>
                <w:szCs w:val="24"/>
                <w:lang w:val="en-US"/>
              </w:rPr>
              <w:t>EMPLOYER  INFORMATION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 xml:space="preserve">Name of </w:t>
            </w:r>
            <w:r w:rsidR="00842F1F">
              <w:rPr>
                <w:rFonts w:ascii="Arial" w:hAnsi="Arial" w:cs="Arial"/>
                <w:sz w:val="24"/>
                <w:szCs w:val="24"/>
                <w:lang w:val="en-US"/>
              </w:rPr>
              <w:t xml:space="preserve">employer or </w:t>
            </w: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organisation</w:t>
            </w: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</w:p>
        </w:tc>
        <w:tc>
          <w:tcPr>
            <w:tcW w:w="6836" w:type="dxa"/>
          </w:tcPr>
          <w:p w:rsidR="00760D48" w:rsidRPr="00D46303" w:rsidRDefault="00AD285C" w:rsidP="00760D48">
            <w:pPr>
              <w:spacing w:after="240" w:line="240" w:lineRule="auto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Galway Steiner Kindergarten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842F1F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 xml:space="preserve">Address </w:t>
            </w:r>
          </w:p>
        </w:tc>
        <w:tc>
          <w:tcPr>
            <w:tcW w:w="6836" w:type="dxa"/>
          </w:tcPr>
          <w:p w:rsidR="009F4BBE" w:rsidRPr="00D46303" w:rsidRDefault="00AD285C" w:rsidP="00760D48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color w:val="222222"/>
                <w:shd w:val="clear" w:color="auto" w:fill="FFFFFF"/>
              </w:rPr>
              <w:t>Na Blátha Craige, Upper Clybaun Road, Knocknacarra, Galway city</w:t>
            </w:r>
            <w:r w:rsidR="002D7931">
              <w:rPr>
                <w:rFonts w:ascii="Arial" w:hAnsi="Arial" w:cs="Arial"/>
                <w:color w:val="222222"/>
                <w:shd w:val="clear" w:color="auto" w:fill="FFFFFF"/>
              </w:rPr>
              <w:t>, Ireland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Telephone</w:t>
            </w:r>
          </w:p>
        </w:tc>
        <w:tc>
          <w:tcPr>
            <w:tcW w:w="6836" w:type="dxa"/>
          </w:tcPr>
          <w:p w:rsidR="00760D48" w:rsidRPr="00D46303" w:rsidRDefault="00842F1F" w:rsidP="00842F1F">
            <w:pPr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+353</w:t>
            </w:r>
            <w:r w:rsidR="009F4BBE" w:rsidRPr="00D46303">
              <w:rPr>
                <w:rFonts w:ascii="Arial" w:hAnsi="Arial" w:cs="Arial"/>
                <w:lang w:val="en-US"/>
              </w:rPr>
              <w:t xml:space="preserve"> </w:t>
            </w:r>
            <w:r w:rsidR="00AD285C" w:rsidRPr="00D46303">
              <w:rPr>
                <w:rFonts w:ascii="Arial" w:hAnsi="Arial" w:cs="Arial"/>
                <w:lang w:val="en-US"/>
              </w:rPr>
              <w:t>(0)87 6662484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Fax</w:t>
            </w:r>
          </w:p>
        </w:tc>
        <w:tc>
          <w:tcPr>
            <w:tcW w:w="6836" w:type="dxa"/>
          </w:tcPr>
          <w:p w:rsidR="00760D48" w:rsidRPr="00D46303" w:rsidRDefault="00842F1F" w:rsidP="00842F1F">
            <w:pPr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 xml:space="preserve">+353 </w:t>
            </w:r>
            <w:r w:rsidR="009F4BBE" w:rsidRPr="00D46303">
              <w:rPr>
                <w:rFonts w:ascii="Arial" w:hAnsi="Arial" w:cs="Arial"/>
                <w:lang w:val="en-US"/>
              </w:rPr>
              <w:t xml:space="preserve"> </w:t>
            </w:r>
            <w:r w:rsidR="00AD285C" w:rsidRPr="00D46303">
              <w:rPr>
                <w:rFonts w:ascii="Arial" w:hAnsi="Arial" w:cs="Arial"/>
                <w:lang w:val="en-US"/>
              </w:rPr>
              <w:t>(0)91 584418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E-mail</w:t>
            </w: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</w:p>
        </w:tc>
        <w:tc>
          <w:tcPr>
            <w:tcW w:w="6836" w:type="dxa"/>
          </w:tcPr>
          <w:p w:rsidR="00760D48" w:rsidRPr="00D46303" w:rsidRDefault="00AD285C" w:rsidP="00760D48">
            <w:pPr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galwaysteiner@gmail.com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6836" w:type="dxa"/>
          </w:tcPr>
          <w:p w:rsidR="00AD285C" w:rsidRPr="00D46303" w:rsidRDefault="000C3E49" w:rsidP="00760D48">
            <w:pPr>
              <w:spacing w:after="240" w:line="240" w:lineRule="auto"/>
              <w:ind w:right="-142"/>
              <w:rPr>
                <w:rFonts w:ascii="Arial" w:hAnsi="Arial" w:cs="Arial"/>
                <w:color w:val="222222"/>
                <w:shd w:val="clear" w:color="auto" w:fill="FFFFFF"/>
              </w:rPr>
            </w:pPr>
            <w:hyperlink r:id="rId9" w:tgtFrame="_blank" w:history="1">
              <w:r w:rsidR="00AD285C" w:rsidRPr="00D46303"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http://galwaysteiner.wordpress.com</w:t>
              </w:r>
            </w:hyperlink>
            <w:r w:rsidR="00AD285C" w:rsidRPr="00D46303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AD285C" w:rsidRPr="00D46303"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</w:p>
          <w:p w:rsidR="00760D48" w:rsidRPr="00D46303" w:rsidRDefault="000C3E49" w:rsidP="00760D48">
            <w:pPr>
              <w:spacing w:after="240" w:line="240" w:lineRule="auto"/>
              <w:ind w:right="-142"/>
              <w:rPr>
                <w:rFonts w:ascii="Arial" w:hAnsi="Arial" w:cs="Arial"/>
              </w:rPr>
            </w:pPr>
            <w:hyperlink r:id="rId10" w:tgtFrame="_blank" w:history="1">
              <w:r w:rsidR="00AD285C" w:rsidRPr="00D46303"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https://www.facebook.com/GalwaySteinerKindergarten</w:t>
              </w:r>
            </w:hyperlink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Number of employees</w:t>
            </w:r>
          </w:p>
        </w:tc>
        <w:tc>
          <w:tcPr>
            <w:tcW w:w="6836" w:type="dxa"/>
          </w:tcPr>
          <w:p w:rsidR="00760D48" w:rsidRPr="00D46303" w:rsidRDefault="00AD285C" w:rsidP="00760D48">
            <w:pPr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3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Short description of the company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3" w:rsidRPr="00D46303" w:rsidRDefault="0039235C" w:rsidP="00D46303">
            <w:pPr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We are a new and thriving Steiner Waldorf Early years setting located in the West of Ireland (Galway city). We currently run a Kindergarten for 18 children aged between 2.5 and 6 as well as a parent and toddler group</w:t>
            </w:r>
            <w:r w:rsidR="00D46303" w:rsidRPr="00D46303">
              <w:rPr>
                <w:rFonts w:ascii="Arial" w:hAnsi="Arial" w:cs="Arial"/>
                <w:lang w:val="en-US"/>
              </w:rPr>
              <w:t>.</w:t>
            </w:r>
          </w:p>
          <w:p w:rsidR="005A52A8" w:rsidRPr="00D46303" w:rsidRDefault="005A52A8" w:rsidP="00D46303">
            <w:pPr>
              <w:spacing w:after="240" w:line="240" w:lineRule="auto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We’re a non-profit organization</w:t>
            </w:r>
            <w:r w:rsidR="006D7669" w:rsidRPr="00D46303">
              <w:rPr>
                <w:rFonts w:ascii="Arial" w:hAnsi="Arial" w:cs="Arial"/>
                <w:lang w:val="en-US"/>
              </w:rPr>
              <w:t xml:space="preserve"> and an equal opportunity employer. We are fully regulated and compliant with Irish standards and qualifications for Kindergartens. 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8" w:rsidRPr="00842F1F" w:rsidRDefault="00760D48" w:rsidP="00760D48">
            <w:pPr>
              <w:spacing w:after="240" w:line="240" w:lineRule="auto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Other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3" w:rsidRPr="00D46303" w:rsidRDefault="00C32563" w:rsidP="00C34BCF">
            <w:pPr>
              <w:spacing w:after="240" w:line="240" w:lineRule="auto"/>
              <w:ind w:right="-142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D46303">
              <w:rPr>
                <w:rFonts w:ascii="Arial" w:hAnsi="Arial" w:cs="Arial"/>
                <w:color w:val="000000"/>
                <w:shd w:val="clear" w:color="auto" w:fill="FFFFFF"/>
              </w:rPr>
              <w:t>Our Kindergarten has had a very successful experience with hosting foreign Erasmus students for the entire duration of the school year.</w:t>
            </w:r>
          </w:p>
          <w:p w:rsidR="00D8682A" w:rsidRPr="00D46303" w:rsidRDefault="00C32563" w:rsidP="00C34BCF">
            <w:pPr>
              <w:spacing w:after="240" w:line="240" w:lineRule="auto"/>
              <w:ind w:right="-142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For the academic year 2014-2015, w</w:t>
            </w:r>
            <w:r w:rsidR="006D31B7" w:rsidRPr="00D46303">
              <w:rPr>
                <w:rFonts w:ascii="Arial" w:hAnsi="Arial" w:cs="Arial"/>
              </w:rPr>
              <w:t xml:space="preserve">e are looking for a </w:t>
            </w:r>
            <w:r w:rsidRPr="00D46303">
              <w:rPr>
                <w:rFonts w:ascii="Arial" w:hAnsi="Arial" w:cs="Arial"/>
              </w:rPr>
              <w:t>trainee</w:t>
            </w:r>
            <w:r w:rsidR="006D31B7" w:rsidRPr="00D46303">
              <w:rPr>
                <w:rFonts w:ascii="Arial" w:hAnsi="Arial" w:cs="Arial"/>
              </w:rPr>
              <w:t xml:space="preserve"> who is familar </w:t>
            </w:r>
            <w:r w:rsidR="005A52A8" w:rsidRPr="00D46303">
              <w:rPr>
                <w:rFonts w:ascii="Arial" w:hAnsi="Arial" w:cs="Arial"/>
              </w:rPr>
              <w:t xml:space="preserve">with </w:t>
            </w:r>
            <w:r w:rsidR="006D31B7" w:rsidRPr="00D46303">
              <w:rPr>
                <w:rFonts w:ascii="Arial" w:hAnsi="Arial" w:cs="Arial"/>
              </w:rPr>
              <w:t>or has an interest in Steiner Waldorf education</w:t>
            </w:r>
            <w:r w:rsidR="00D8682A" w:rsidRPr="00D46303">
              <w:rPr>
                <w:rFonts w:ascii="Arial" w:hAnsi="Arial" w:cs="Arial"/>
              </w:rPr>
              <w:t>. A</w:t>
            </w:r>
            <w:r w:rsidRPr="00D46303">
              <w:rPr>
                <w:rFonts w:ascii="Arial" w:hAnsi="Arial" w:cs="Arial"/>
              </w:rPr>
              <w:t xml:space="preserve">n appreciation </w:t>
            </w:r>
            <w:r w:rsidR="00D8682A" w:rsidRPr="00D46303">
              <w:rPr>
                <w:rFonts w:ascii="Arial" w:hAnsi="Arial" w:cs="Arial"/>
              </w:rPr>
              <w:t xml:space="preserve">of music, </w:t>
            </w:r>
            <w:r w:rsidRPr="00D46303">
              <w:rPr>
                <w:rFonts w:ascii="Arial" w:hAnsi="Arial" w:cs="Arial"/>
              </w:rPr>
              <w:t>enjoying handwork</w:t>
            </w:r>
            <w:r w:rsidR="00D8682A" w:rsidRPr="00D46303">
              <w:rPr>
                <w:rFonts w:ascii="Arial" w:hAnsi="Arial" w:cs="Arial"/>
              </w:rPr>
              <w:t xml:space="preserve"> </w:t>
            </w:r>
            <w:r w:rsidR="005A52A8" w:rsidRPr="00D46303">
              <w:rPr>
                <w:rFonts w:ascii="Arial" w:hAnsi="Arial" w:cs="Arial"/>
              </w:rPr>
              <w:t>(</w:t>
            </w:r>
            <w:r w:rsidR="00D8682A" w:rsidRPr="00D46303">
              <w:rPr>
                <w:rFonts w:ascii="Arial" w:hAnsi="Arial" w:cs="Arial"/>
              </w:rPr>
              <w:t>especially wool work</w:t>
            </w:r>
            <w:r w:rsidR="005A52A8" w:rsidRPr="00D46303">
              <w:rPr>
                <w:rFonts w:ascii="Arial" w:hAnsi="Arial" w:cs="Arial"/>
              </w:rPr>
              <w:t>)</w:t>
            </w:r>
            <w:r w:rsidR="00D8682A" w:rsidRPr="00D46303">
              <w:rPr>
                <w:rFonts w:ascii="Arial" w:hAnsi="Arial" w:cs="Arial"/>
              </w:rPr>
              <w:t xml:space="preserve"> and an interest in outdoors would be desirable. </w:t>
            </w:r>
          </w:p>
          <w:p w:rsidR="00D8682A" w:rsidRDefault="005A52A8" w:rsidP="005A52A8">
            <w:pPr>
              <w:spacing w:after="240" w:line="240" w:lineRule="auto"/>
              <w:ind w:right="-142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P</w:t>
            </w:r>
            <w:r w:rsidR="00D8682A" w:rsidRPr="00D46303">
              <w:rPr>
                <w:rFonts w:ascii="Arial" w:hAnsi="Arial" w:cs="Arial"/>
              </w:rPr>
              <w:t xml:space="preserve">olice clearance </w:t>
            </w:r>
            <w:r w:rsidR="006D7669" w:rsidRPr="00D46303">
              <w:rPr>
                <w:rFonts w:ascii="Arial" w:hAnsi="Arial" w:cs="Arial"/>
              </w:rPr>
              <w:t xml:space="preserve">from the sending country </w:t>
            </w:r>
            <w:r w:rsidRPr="00D46303">
              <w:rPr>
                <w:rFonts w:ascii="Arial" w:hAnsi="Arial" w:cs="Arial"/>
              </w:rPr>
              <w:t>is essential for this inter</w:t>
            </w:r>
            <w:r w:rsidR="006D7669" w:rsidRPr="00D46303">
              <w:rPr>
                <w:rFonts w:ascii="Arial" w:hAnsi="Arial" w:cs="Arial"/>
              </w:rPr>
              <w:t>n</w:t>
            </w:r>
            <w:r w:rsidRPr="00D46303">
              <w:rPr>
                <w:rFonts w:ascii="Arial" w:hAnsi="Arial" w:cs="Arial"/>
              </w:rPr>
              <w:t>ship.</w:t>
            </w:r>
          </w:p>
          <w:p w:rsidR="00857E52" w:rsidRPr="00D46303" w:rsidRDefault="00857E52" w:rsidP="005A52A8">
            <w:pPr>
              <w:spacing w:after="240" w:line="240" w:lineRule="auto"/>
              <w:ind w:right="-142"/>
              <w:rPr>
                <w:rFonts w:ascii="Arial" w:hAnsi="Arial" w:cs="Arial"/>
              </w:rPr>
            </w:pPr>
            <w:r w:rsidRPr="00857E52">
              <w:rPr>
                <w:rFonts w:ascii="Arial" w:hAnsi="Arial" w:cs="Arial"/>
                <w:highlight w:val="yellow"/>
              </w:rPr>
              <w:t>Closing deadline for applications: 06/07/2014</w:t>
            </w:r>
          </w:p>
        </w:tc>
      </w:tr>
    </w:tbl>
    <w:p w:rsidR="00DB7E83" w:rsidRPr="00842F1F" w:rsidRDefault="00DB7E83">
      <w:pPr>
        <w:rPr>
          <w:rFonts w:ascii="Arial" w:hAnsi="Arial" w:cs="Arial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760D48" w:rsidRPr="00842F1F" w:rsidTr="006D31B7">
        <w:tc>
          <w:tcPr>
            <w:tcW w:w="9464" w:type="dxa"/>
            <w:gridSpan w:val="2"/>
            <w:shd w:val="clear" w:color="auto" w:fill="BFBFBF"/>
          </w:tcPr>
          <w:p w:rsidR="00760D48" w:rsidRPr="00842F1F" w:rsidRDefault="00760D48" w:rsidP="00760D48">
            <w:pPr>
              <w:spacing w:after="12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b/>
                <w:sz w:val="24"/>
                <w:szCs w:val="24"/>
                <w:lang w:val="en-US"/>
              </w:rPr>
              <w:t>CONTACT DETAILS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85" w:type="dxa"/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 xml:space="preserve">Contact person for this </w:t>
            </w: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placement</w:t>
            </w:r>
          </w:p>
        </w:tc>
        <w:tc>
          <w:tcPr>
            <w:tcW w:w="6379" w:type="dxa"/>
          </w:tcPr>
          <w:p w:rsidR="00760D48" w:rsidRPr="00D46303" w:rsidRDefault="00AD285C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lastRenderedPageBreak/>
              <w:t>Geraldina Marcelli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85" w:type="dxa"/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Department and designation / job title</w:t>
            </w:r>
          </w:p>
        </w:tc>
        <w:tc>
          <w:tcPr>
            <w:tcW w:w="6379" w:type="dxa"/>
          </w:tcPr>
          <w:p w:rsidR="00760D48" w:rsidRPr="00D46303" w:rsidRDefault="0039235C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Kindergarten assistant volunteer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85" w:type="dxa"/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Direct telephone number</w:t>
            </w:r>
          </w:p>
        </w:tc>
        <w:tc>
          <w:tcPr>
            <w:tcW w:w="6379" w:type="dxa"/>
          </w:tcPr>
          <w:p w:rsidR="00760D48" w:rsidRPr="00D46303" w:rsidRDefault="009F4BBE" w:rsidP="00842F1F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+</w:t>
            </w:r>
            <w:r w:rsidR="00842F1F" w:rsidRPr="00D46303">
              <w:rPr>
                <w:rFonts w:ascii="Arial" w:hAnsi="Arial" w:cs="Arial"/>
                <w:lang w:val="en-US"/>
              </w:rPr>
              <w:t>353</w:t>
            </w:r>
            <w:r w:rsidR="00AD285C" w:rsidRPr="00D46303">
              <w:rPr>
                <w:rFonts w:ascii="Arial" w:hAnsi="Arial" w:cs="Arial"/>
                <w:lang w:val="en-US"/>
              </w:rPr>
              <w:t xml:space="preserve"> (0)87 6662484</w:t>
            </w:r>
          </w:p>
        </w:tc>
      </w:tr>
      <w:tr w:rsidR="00760D48" w:rsidRPr="00842F1F" w:rsidTr="006D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E-mail address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8" w:rsidRPr="00D46303" w:rsidRDefault="00AD285C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>galwaysteiner@gmail.com</w:t>
            </w:r>
          </w:p>
        </w:tc>
      </w:tr>
    </w:tbl>
    <w:p w:rsidR="00760D48" w:rsidRPr="00842F1F" w:rsidRDefault="00760D48">
      <w:pPr>
        <w:rPr>
          <w:rFonts w:ascii="Arial" w:hAnsi="Arial" w:cs="Arial"/>
          <w:sz w:val="24"/>
          <w:szCs w:val="24"/>
        </w:rPr>
      </w:pPr>
    </w:p>
    <w:p w:rsidR="00760D48" w:rsidRPr="00842F1F" w:rsidRDefault="00760D48">
      <w:pPr>
        <w:rPr>
          <w:rFonts w:ascii="Arial" w:hAnsi="Arial" w:cs="Arial"/>
          <w:sz w:val="24"/>
          <w:szCs w:val="24"/>
          <w:lang w:val="en-US"/>
        </w:rPr>
      </w:pPr>
    </w:p>
    <w:p w:rsidR="00F962E6" w:rsidRPr="00842F1F" w:rsidRDefault="00F962E6">
      <w:pPr>
        <w:rPr>
          <w:rFonts w:ascii="Arial" w:hAnsi="Arial" w:cs="Arial"/>
          <w:sz w:val="24"/>
          <w:szCs w:val="24"/>
          <w:lang w:val="en-US"/>
        </w:rPr>
      </w:pPr>
    </w:p>
    <w:p w:rsidR="00F962E6" w:rsidRPr="00842F1F" w:rsidRDefault="00F962E6">
      <w:pPr>
        <w:rPr>
          <w:rFonts w:ascii="Arial" w:hAnsi="Arial" w:cs="Arial"/>
          <w:sz w:val="24"/>
          <w:szCs w:val="24"/>
          <w:lang w:val="en-US"/>
        </w:rPr>
      </w:pPr>
    </w:p>
    <w:p w:rsidR="00F962E6" w:rsidRPr="00842F1F" w:rsidRDefault="00F962E6">
      <w:pPr>
        <w:rPr>
          <w:rFonts w:ascii="Arial" w:hAnsi="Arial" w:cs="Arial"/>
          <w:sz w:val="24"/>
          <w:szCs w:val="24"/>
          <w:lang w:val="en-US"/>
        </w:rPr>
      </w:pPr>
    </w:p>
    <w:p w:rsidR="00F962E6" w:rsidRPr="00842F1F" w:rsidRDefault="00F962E6">
      <w:pPr>
        <w:rPr>
          <w:rFonts w:ascii="Arial" w:hAnsi="Arial" w:cs="Arial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760D48" w:rsidRPr="00842F1F" w:rsidTr="00760D48">
        <w:tc>
          <w:tcPr>
            <w:tcW w:w="9288" w:type="dxa"/>
            <w:gridSpan w:val="2"/>
            <w:shd w:val="clear" w:color="auto" w:fill="BFBFBF"/>
          </w:tcPr>
          <w:p w:rsidR="00760D48" w:rsidRPr="00842F1F" w:rsidRDefault="00760D48" w:rsidP="00760D48">
            <w:pPr>
              <w:spacing w:after="12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PLACEMENT INFORMATION 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Department / Function</w:t>
            </w:r>
          </w:p>
        </w:tc>
        <w:tc>
          <w:tcPr>
            <w:tcW w:w="5352" w:type="dxa"/>
          </w:tcPr>
          <w:p w:rsidR="005A52A8" w:rsidRPr="00D46303" w:rsidRDefault="005A52A8" w:rsidP="006D7669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D46303">
              <w:rPr>
                <w:rFonts w:ascii="Arial" w:hAnsi="Arial" w:cs="Arial"/>
                <w:lang w:val="en-US"/>
              </w:rPr>
              <w:t xml:space="preserve">Kindergarten </w:t>
            </w:r>
            <w:r w:rsidR="006D7669" w:rsidRPr="00D46303">
              <w:rPr>
                <w:rFonts w:ascii="Arial" w:hAnsi="Arial" w:cs="Arial"/>
                <w:lang w:val="en-US"/>
              </w:rPr>
              <w:t>trainee</w:t>
            </w:r>
            <w:r w:rsidRPr="00D46303">
              <w:rPr>
                <w:rFonts w:ascii="Arial" w:hAnsi="Arial" w:cs="Arial"/>
                <w:lang w:val="en-US"/>
              </w:rPr>
              <w:t xml:space="preserve"> to assist Lead teacher and Assistant </w:t>
            </w:r>
            <w:r w:rsidR="006D7669" w:rsidRPr="00D46303">
              <w:rPr>
                <w:rFonts w:ascii="Arial" w:hAnsi="Arial" w:cs="Arial"/>
                <w:lang w:val="en-US"/>
              </w:rPr>
              <w:t xml:space="preserve">teacher </w:t>
            </w:r>
            <w:r w:rsidRPr="00D46303">
              <w:rPr>
                <w:rFonts w:ascii="Arial" w:hAnsi="Arial" w:cs="Arial"/>
                <w:lang w:val="en-US"/>
              </w:rPr>
              <w:t>in their work.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bCs/>
                <w:sz w:val="24"/>
                <w:szCs w:val="24"/>
                <w:lang w:val="en-GB"/>
              </w:rPr>
              <w:t>Description of activities</w:t>
            </w:r>
          </w:p>
        </w:tc>
        <w:tc>
          <w:tcPr>
            <w:tcW w:w="5352" w:type="dxa"/>
          </w:tcPr>
          <w:p w:rsidR="00C73BBE" w:rsidRPr="00CD042E" w:rsidRDefault="00C73BBE" w:rsidP="00C73BBE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CD042E">
              <w:rPr>
                <w:rFonts w:ascii="Arial" w:hAnsi="Arial" w:cs="Arial"/>
                <w:b/>
                <w:u w:val="single"/>
              </w:rPr>
              <w:t>Knowledge, skills and competences to be acquired: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get familiar with the Waldorf Steiner Early Childhood Education teaching method.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learn how to prepare and plan the Kindergarten rhythm of the day and to celebrate festivals and seasons.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 xml:space="preserve">- To learn how to create a nurturing environment for children aged between 2.5 and </w:t>
            </w:r>
            <w:r w:rsidR="006D7669" w:rsidRPr="00D46303">
              <w:rPr>
                <w:rFonts w:ascii="Arial" w:hAnsi="Arial" w:cs="Arial"/>
              </w:rPr>
              <w:t>6</w:t>
            </w:r>
            <w:r w:rsidRPr="00D46303">
              <w:rPr>
                <w:rFonts w:ascii="Arial" w:hAnsi="Arial" w:cs="Arial"/>
              </w:rPr>
              <w:t>.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learn how to resolve conflict between children, record observations, keep records.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learn how to report issues to senior members of staff.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 xml:space="preserve">- </w:t>
            </w:r>
            <w:r w:rsidRPr="00D46303">
              <w:rPr>
                <w:rFonts w:ascii="Arial" w:hAnsi="Arial" w:cs="Arial"/>
                <w:lang w:val="en-US"/>
              </w:rPr>
              <w:t>To learn how to liaise with parents / carers and to keep information confidential</w:t>
            </w:r>
            <w:r w:rsidRPr="00D46303">
              <w:rPr>
                <w:rFonts w:ascii="Arial" w:hAnsi="Arial" w:cs="Arial"/>
              </w:rPr>
              <w:t>.</w:t>
            </w:r>
          </w:p>
          <w:p w:rsidR="00C73BBE" w:rsidRPr="00CD042E" w:rsidRDefault="00C73BBE" w:rsidP="00C73BBE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CD042E">
              <w:rPr>
                <w:rFonts w:ascii="Arial" w:hAnsi="Arial" w:cs="Arial"/>
                <w:b/>
                <w:u w:val="single"/>
              </w:rPr>
              <w:t>Tasks of the trainee: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support the Kindergarten teachers in their work, and to help maintain the Kindergarten environment.</w:t>
            </w:r>
          </w:p>
          <w:p w:rsidR="00C73BBE" w:rsidRPr="00D46303" w:rsidRDefault="00C73BBE" w:rsidP="00C73BBE">
            <w:pPr>
              <w:spacing w:before="120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 xml:space="preserve">- To help attending to the needs of the children, and </w:t>
            </w:r>
            <w:r w:rsidRPr="00D46303">
              <w:rPr>
                <w:rFonts w:ascii="Arial" w:hAnsi="Arial" w:cs="Arial"/>
              </w:rPr>
              <w:lastRenderedPageBreak/>
              <w:t>to maintain the rhythm of the Kindergarten.</w:t>
            </w:r>
          </w:p>
          <w:p w:rsidR="00C73BBE" w:rsidRPr="00D46303" w:rsidRDefault="00C73BBE" w:rsidP="00C73BBE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help with the daily preparation of room materials and activities, and help preparing the morning snack.</w:t>
            </w:r>
          </w:p>
          <w:p w:rsidR="00C73BBE" w:rsidRPr="00D46303" w:rsidRDefault="00C73BBE" w:rsidP="00C73BBE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help looking after children during outside play and when out on walks.</w:t>
            </w:r>
          </w:p>
          <w:p w:rsidR="00C73BBE" w:rsidRPr="00D46303" w:rsidRDefault="00C73BBE" w:rsidP="00C73BBE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help cleaning, mending and making crafts, and to help maintain areas used in the Kindergarten, which include the main playrooms, toilets, kitchen and outdoor area.</w:t>
            </w:r>
          </w:p>
          <w:p w:rsidR="00C73BBE" w:rsidRPr="00D46303" w:rsidRDefault="00C73BBE" w:rsidP="00C73BBE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 xml:space="preserve">- To attend kindergarten and teachers’ meetings, parents’ meetings and festivals, </w:t>
            </w:r>
            <w:r w:rsidRPr="00D46303">
              <w:rPr>
                <w:rFonts w:ascii="Arial" w:hAnsi="Arial" w:cs="Arial"/>
              </w:rPr>
              <w:br/>
              <w:t>where possible. Some evenings and weekend days included.</w:t>
            </w:r>
          </w:p>
          <w:p w:rsidR="005A52A8" w:rsidRPr="00D46303" w:rsidRDefault="00C73BBE" w:rsidP="007804A1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>- To be responsible, actively engaged and enthusiastic.</w:t>
            </w:r>
          </w:p>
          <w:p w:rsidR="0081788E" w:rsidRDefault="006D7669" w:rsidP="00A766A4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D46303">
              <w:rPr>
                <w:rFonts w:ascii="Arial" w:hAnsi="Arial" w:cs="Arial"/>
              </w:rPr>
              <w:t xml:space="preserve">- To at all times cooperate and work with the </w:t>
            </w:r>
            <w:r w:rsidR="00A766A4">
              <w:rPr>
                <w:rFonts w:ascii="Arial" w:hAnsi="Arial" w:cs="Arial"/>
              </w:rPr>
              <w:t>k</w:t>
            </w:r>
            <w:r w:rsidRPr="00D46303">
              <w:rPr>
                <w:rFonts w:ascii="Arial" w:hAnsi="Arial" w:cs="Arial"/>
              </w:rPr>
              <w:t>indergarten management.</w:t>
            </w:r>
          </w:p>
          <w:p w:rsidR="0081788E" w:rsidRPr="0081788E" w:rsidRDefault="0081788E" w:rsidP="006A5328">
            <w:pPr>
              <w:spacing w:after="120"/>
              <w:ind w:right="-142"/>
              <w:rPr>
                <w:rFonts w:ascii="Tahoma" w:hAnsi="Tahoma" w:cs="Tahoma"/>
                <w:b/>
                <w:color w:val="1F497D"/>
              </w:rPr>
            </w:pPr>
            <w:r w:rsidRPr="0081788E">
              <w:rPr>
                <w:rFonts w:ascii="Arial" w:hAnsi="Arial" w:cs="Arial"/>
                <w:b/>
                <w:lang w:val="en-US"/>
              </w:rPr>
              <w:t>During the internship period the student will be monitored and supervised by senior members of staff. Daily/weekly evaluations/reviews will take place in the presence of teachers/mentors/</w:t>
            </w:r>
            <w:r w:rsidR="006A5328">
              <w:rPr>
                <w:rFonts w:ascii="Arial" w:hAnsi="Arial" w:cs="Arial"/>
                <w:b/>
                <w:lang w:val="en-US"/>
              </w:rPr>
              <w:t>management</w:t>
            </w:r>
            <w:r w:rsidRPr="0081788E">
              <w:rPr>
                <w:rFonts w:ascii="Arial" w:hAnsi="Arial" w:cs="Arial"/>
                <w:b/>
                <w:lang w:val="en-US"/>
              </w:rPr>
              <w:t xml:space="preserve"> members.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Location </w:t>
            </w:r>
          </w:p>
        </w:tc>
        <w:tc>
          <w:tcPr>
            <w:tcW w:w="5352" w:type="dxa"/>
          </w:tcPr>
          <w:p w:rsidR="005A52A8" w:rsidRPr="00CD042E" w:rsidRDefault="005A52A8" w:rsidP="00760D48">
            <w:pPr>
              <w:spacing w:after="120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Galway city, Ireland.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 xml:space="preserve">Duration </w:t>
            </w:r>
          </w:p>
        </w:tc>
        <w:tc>
          <w:tcPr>
            <w:tcW w:w="5352" w:type="dxa"/>
          </w:tcPr>
          <w:p w:rsidR="005A52A8" w:rsidRPr="00CD042E" w:rsidRDefault="005A52A8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Possibly 10 months (Sept to June)</w:t>
            </w:r>
          </w:p>
          <w:p w:rsidR="005A52A8" w:rsidRPr="00CD042E" w:rsidRDefault="005A52A8" w:rsidP="00D8682A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We might consider shorter placements.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Working hours per week</w:t>
            </w:r>
          </w:p>
        </w:tc>
        <w:tc>
          <w:tcPr>
            <w:tcW w:w="5352" w:type="dxa"/>
          </w:tcPr>
          <w:p w:rsidR="005A52A8" w:rsidRPr="00CD042E" w:rsidRDefault="005A52A8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22.5 per week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Accommodation (please select)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A8" w:rsidRPr="00CD042E" w:rsidRDefault="005A52A8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sym w:font="Wingdings" w:char="F0A8"/>
            </w:r>
            <w:r w:rsidRPr="00CD042E">
              <w:rPr>
                <w:rFonts w:ascii="Arial" w:hAnsi="Arial" w:cs="Arial"/>
                <w:lang w:val="en-US"/>
              </w:rPr>
              <w:t xml:space="preserve">  Accommodation will be provided</w:t>
            </w:r>
          </w:p>
          <w:p w:rsidR="005A52A8" w:rsidRPr="00CD042E" w:rsidRDefault="005A52A8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sym w:font="Wingdings" w:char="F0A8"/>
            </w:r>
            <w:r w:rsidRPr="00CD042E">
              <w:rPr>
                <w:rFonts w:ascii="Arial" w:hAnsi="Arial" w:cs="Arial"/>
                <w:lang w:val="en-US"/>
              </w:rPr>
              <w:t xml:space="preserve">X  </w:t>
            </w:r>
            <w:r w:rsidRPr="00CD042E">
              <w:rPr>
                <w:rFonts w:ascii="Arial" w:hAnsi="Arial" w:cs="Arial"/>
                <w:u w:val="single"/>
                <w:lang w:val="en-US"/>
              </w:rPr>
              <w:t>We can assist with finding accommodation</w:t>
            </w:r>
          </w:p>
          <w:p w:rsidR="005A52A8" w:rsidRPr="00CD042E" w:rsidRDefault="005A52A8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sym w:font="Wingdings" w:char="F0A8"/>
            </w:r>
            <w:r w:rsidRPr="00CD042E">
              <w:rPr>
                <w:rFonts w:ascii="Arial" w:hAnsi="Arial" w:cs="Arial"/>
                <w:lang w:val="en-US"/>
              </w:rPr>
              <w:t xml:space="preserve"> Student to make own arrangements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Details of financial and “in kind” support to be provided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A8" w:rsidRPr="00CD042E" w:rsidRDefault="005A52A8" w:rsidP="00760D48">
            <w:pPr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Reasonable daily travel expenses to and from the Kindergarten may be reimbursed.</w:t>
            </w:r>
          </w:p>
        </w:tc>
      </w:tr>
      <w:tr w:rsidR="005A52A8" w:rsidRPr="00842F1F" w:rsidTr="00842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A8" w:rsidRPr="00842F1F" w:rsidRDefault="005A52A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Other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information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A8" w:rsidRPr="00CD042E" w:rsidRDefault="005A52A8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An organic snack is provided ever</w:t>
            </w:r>
            <w:r w:rsidR="00A766A4">
              <w:rPr>
                <w:rFonts w:ascii="Arial" w:hAnsi="Arial" w:cs="Arial"/>
                <w:lang w:val="en-US"/>
              </w:rPr>
              <w:t>y morning to the children and this</w:t>
            </w:r>
            <w:r w:rsidRPr="00CD042E">
              <w:rPr>
                <w:rFonts w:ascii="Arial" w:hAnsi="Arial" w:cs="Arial"/>
                <w:lang w:val="en-US"/>
              </w:rPr>
              <w:t xml:space="preserve"> is shared with the staff.</w:t>
            </w:r>
          </w:p>
        </w:tc>
      </w:tr>
    </w:tbl>
    <w:p w:rsidR="00842F1F" w:rsidRPr="00842F1F" w:rsidRDefault="00842F1F">
      <w:pPr>
        <w:rPr>
          <w:rFonts w:ascii="Arial" w:hAnsi="Arial" w:cs="Arial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6660"/>
      </w:tblGrid>
      <w:tr w:rsidR="00760D48" w:rsidRPr="00842F1F" w:rsidTr="006D7669">
        <w:trPr>
          <w:trHeight w:val="856"/>
        </w:trPr>
        <w:tc>
          <w:tcPr>
            <w:tcW w:w="9288" w:type="dxa"/>
            <w:gridSpan w:val="2"/>
            <w:shd w:val="clear" w:color="auto" w:fill="BFBFBF"/>
          </w:tcPr>
          <w:p w:rsidR="00760D48" w:rsidRPr="00842F1F" w:rsidRDefault="00842F1F" w:rsidP="00760D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COMPETENCES, SKILLS, EXPERIENCE REQUIREMENT, LEVEL OF EDUCATION</w:t>
            </w:r>
            <w:r w:rsidR="00760D48" w:rsidRPr="00842F1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760D48" w:rsidRPr="00842F1F" w:rsidTr="00760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Languages and level of competence required</w:t>
            </w:r>
          </w:p>
        </w:tc>
        <w:tc>
          <w:tcPr>
            <w:tcW w:w="6660" w:type="dxa"/>
          </w:tcPr>
          <w:p w:rsidR="00760D48" w:rsidRPr="00CD042E" w:rsidRDefault="006D7669" w:rsidP="006D7669">
            <w:pPr>
              <w:shd w:val="clear" w:color="auto" w:fill="FFFFFF"/>
              <w:spacing w:after="225" w:line="312" w:lineRule="auto"/>
              <w:rPr>
                <w:rFonts w:ascii="Arial" w:hAnsi="Arial" w:cs="Arial"/>
              </w:rPr>
            </w:pPr>
            <w:r w:rsidRPr="00CD042E">
              <w:rPr>
                <w:rFonts w:ascii="Arial" w:hAnsi="Arial" w:cs="Arial"/>
              </w:rPr>
              <w:t xml:space="preserve">The candidate will need to be </w:t>
            </w:r>
            <w:r w:rsidR="00D46303" w:rsidRPr="00CD042E">
              <w:rPr>
                <w:rFonts w:ascii="Arial" w:hAnsi="Arial" w:cs="Arial"/>
              </w:rPr>
              <w:t xml:space="preserve">sufficiently </w:t>
            </w:r>
            <w:r w:rsidRPr="00CD042E">
              <w:rPr>
                <w:rFonts w:ascii="Arial" w:hAnsi="Arial" w:cs="Arial"/>
              </w:rPr>
              <w:t>f</w:t>
            </w:r>
            <w:r w:rsidR="007804A1" w:rsidRPr="00CD042E">
              <w:rPr>
                <w:rFonts w:ascii="Arial" w:hAnsi="Arial" w:cs="Arial"/>
              </w:rPr>
              <w:t>luent in reading/speaking/writing</w:t>
            </w:r>
            <w:r w:rsidRPr="00CD042E">
              <w:rPr>
                <w:rFonts w:ascii="Arial" w:hAnsi="Arial" w:cs="Arial"/>
              </w:rPr>
              <w:t xml:space="preserve"> English</w:t>
            </w:r>
            <w:r w:rsidR="00D46303" w:rsidRPr="00CD042E">
              <w:rPr>
                <w:rFonts w:ascii="Arial" w:hAnsi="Arial" w:cs="Arial"/>
              </w:rPr>
              <w:t>.</w:t>
            </w:r>
          </w:p>
        </w:tc>
      </w:tr>
      <w:tr w:rsidR="00760D48" w:rsidRPr="00842F1F" w:rsidTr="00760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Computer skills and level of skills required</w:t>
            </w:r>
          </w:p>
        </w:tc>
        <w:tc>
          <w:tcPr>
            <w:tcW w:w="6660" w:type="dxa"/>
          </w:tcPr>
          <w:p w:rsidR="00760D48" w:rsidRPr="00CD042E" w:rsidRDefault="00445547" w:rsidP="00760D48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CD042E">
              <w:rPr>
                <w:rFonts w:ascii="Arial" w:hAnsi="Arial" w:cs="Arial"/>
                <w:lang w:val="en-US"/>
              </w:rPr>
              <w:t>Not necessary for the job.</w:t>
            </w:r>
          </w:p>
        </w:tc>
      </w:tr>
      <w:tr w:rsidR="00760D48" w:rsidRPr="00842F1F" w:rsidTr="00760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</w:tcPr>
          <w:p w:rsidR="00760D48" w:rsidRPr="00842F1F" w:rsidRDefault="00842F1F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Level of education</w:t>
            </w:r>
          </w:p>
        </w:tc>
        <w:tc>
          <w:tcPr>
            <w:tcW w:w="6660" w:type="dxa"/>
          </w:tcPr>
          <w:p w:rsidR="00760D48" w:rsidRPr="00E5570F" w:rsidRDefault="00E5570F" w:rsidP="00E5570F">
            <w:pPr>
              <w:spacing w:after="120"/>
              <w:ind w:right="-14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="005A52A8" w:rsidRPr="00E5570F">
              <w:rPr>
                <w:rFonts w:ascii="Arial" w:hAnsi="Arial" w:cs="Arial"/>
                <w:lang w:val="en-US"/>
              </w:rPr>
              <w:t>ndergraduate</w:t>
            </w:r>
            <w:r>
              <w:rPr>
                <w:rFonts w:ascii="Arial" w:hAnsi="Arial" w:cs="Arial"/>
                <w:lang w:val="en-US"/>
              </w:rPr>
              <w:t xml:space="preserve"> or higher</w:t>
            </w:r>
          </w:p>
        </w:tc>
      </w:tr>
      <w:tr w:rsidR="00760D48" w:rsidRPr="00842F1F" w:rsidTr="00760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8" w:rsidRPr="00842F1F" w:rsidRDefault="00760D48" w:rsidP="00760D48">
            <w:pPr>
              <w:spacing w:after="120"/>
              <w:ind w:right="-1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42F1F">
              <w:rPr>
                <w:rFonts w:ascii="Arial" w:hAnsi="Arial" w:cs="Arial"/>
                <w:sz w:val="24"/>
                <w:szCs w:val="24"/>
                <w:lang w:val="en-US"/>
              </w:rPr>
              <w:t>Other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8" w:rsidRPr="00E5570F" w:rsidRDefault="00445547" w:rsidP="005A52A8">
            <w:pPr>
              <w:numPr>
                <w:ins w:id="1" w:author="Unknown"/>
              </w:numPr>
              <w:spacing w:after="120"/>
              <w:ind w:right="-142"/>
              <w:rPr>
                <w:rFonts w:ascii="Arial" w:hAnsi="Arial" w:cs="Arial"/>
                <w:lang w:val="en-US"/>
              </w:rPr>
            </w:pPr>
            <w:r w:rsidRPr="00E5570F">
              <w:rPr>
                <w:rFonts w:ascii="Arial" w:hAnsi="Arial" w:cs="Arial"/>
                <w:lang w:val="en-US"/>
              </w:rPr>
              <w:t xml:space="preserve">The candidate should </w:t>
            </w:r>
            <w:r w:rsidR="005A52A8" w:rsidRPr="00E5570F">
              <w:rPr>
                <w:rFonts w:ascii="Arial" w:hAnsi="Arial" w:cs="Arial"/>
                <w:lang w:val="en-US"/>
              </w:rPr>
              <w:t xml:space="preserve">either have an appreciation or </w:t>
            </w:r>
            <w:r w:rsidRPr="00E5570F">
              <w:rPr>
                <w:rFonts w:ascii="Arial" w:hAnsi="Arial" w:cs="Arial"/>
                <w:lang w:val="en-US"/>
              </w:rPr>
              <w:t>an interest in Steiner Waldorf education.</w:t>
            </w:r>
          </w:p>
        </w:tc>
      </w:tr>
    </w:tbl>
    <w:p w:rsidR="00760D48" w:rsidRPr="00760D48" w:rsidRDefault="00760D48" w:rsidP="005A52A8">
      <w:pPr>
        <w:rPr>
          <w:rFonts w:ascii="Arial" w:hAnsi="Arial" w:cs="Arial"/>
        </w:rPr>
      </w:pPr>
    </w:p>
    <w:sectPr w:rsidR="00760D48" w:rsidRPr="00760D48" w:rsidSect="00760D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49" w:rsidRDefault="000C3E49">
      <w:r>
        <w:separator/>
      </w:r>
    </w:p>
  </w:endnote>
  <w:endnote w:type="continuationSeparator" w:id="0">
    <w:p w:rsidR="000C3E49" w:rsidRDefault="000C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14" w:rsidRDefault="00E627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14" w:rsidRDefault="00E627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14" w:rsidRDefault="00E627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49" w:rsidRDefault="000C3E49">
      <w:r>
        <w:separator/>
      </w:r>
    </w:p>
  </w:footnote>
  <w:footnote w:type="continuationSeparator" w:id="0">
    <w:p w:rsidR="000C3E49" w:rsidRDefault="000C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14" w:rsidRDefault="00E627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14" w:rsidRDefault="00E627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1F" w:rsidRDefault="00842F1F">
    <w:pPr>
      <w:pStyle w:val="Header"/>
    </w:pPr>
    <w:r>
      <w:rPr>
        <w:noProof/>
        <w:lang w:val="en-IE" w:eastAsia="en-IE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2A9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222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EACD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165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D4E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3E5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0E95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0E2D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A2E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622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32B1C"/>
    <w:multiLevelType w:val="multilevel"/>
    <w:tmpl w:val="C99626B6"/>
    <w:lvl w:ilvl="0">
      <w:start w:val="1"/>
      <w:numFmt w:val="decimal"/>
      <w:pStyle w:val="Numbered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268" w:hanging="567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268" w:hanging="567"/>
      </w:pPr>
    </w:lvl>
    <w:lvl w:ilvl="5">
      <w:start w:val="1"/>
      <w:numFmt w:val="decimal"/>
      <w:lvlText w:val="%1.%2.%3.%4.%5.%6"/>
      <w:lvlJc w:val="left"/>
      <w:pPr>
        <w:tabs>
          <w:tab w:val="num" w:pos="2781"/>
        </w:tabs>
        <w:ind w:left="2268" w:hanging="567"/>
      </w:pPr>
    </w:lvl>
    <w:lvl w:ilvl="6">
      <w:start w:val="1"/>
      <w:numFmt w:val="decimal"/>
      <w:lvlText w:val="%1.%2.%3.%4.%5.%6.%7"/>
      <w:lvlJc w:val="left"/>
      <w:pPr>
        <w:tabs>
          <w:tab w:val="num" w:pos="3141"/>
        </w:tabs>
        <w:ind w:left="2268" w:hanging="567"/>
      </w:p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2268" w:hanging="567"/>
      </w:pPr>
    </w:lvl>
    <w:lvl w:ilvl="8">
      <w:start w:val="1"/>
      <w:numFmt w:val="decimal"/>
      <w:lvlText w:val="%1.%2.%3.%4.%5.%6.%7.%8.%9"/>
      <w:lvlJc w:val="left"/>
      <w:pPr>
        <w:tabs>
          <w:tab w:val="num" w:pos="3501"/>
        </w:tabs>
        <w:ind w:left="2268" w:hanging="567"/>
      </w:pPr>
    </w:lvl>
  </w:abstractNum>
  <w:abstractNum w:abstractNumId="11">
    <w:nsid w:val="0E4E01F1"/>
    <w:multiLevelType w:val="multilevel"/>
    <w:tmpl w:val="6700F3E8"/>
    <w:lvl w:ilvl="0">
      <w:start w:val="1"/>
      <w:numFmt w:val="decimal"/>
      <w:pStyle w:val="NumberedSubHeading"/>
      <w:lvlText w:val="%1 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umberedBodyText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 "/>
      <w:lvlJc w:val="left"/>
      <w:pPr>
        <w:tabs>
          <w:tab w:val="num" w:pos="1134"/>
        </w:tabs>
        <w:ind w:left="1134" w:hanging="567"/>
      </w:pPr>
    </w:lvl>
    <w:lvl w:ilvl="3">
      <w:start w:val="1"/>
      <w:numFmt w:val="decimal"/>
      <w:lvlText w:val="%1.%2.%3.%4"/>
      <w:lvlJc w:val="left"/>
      <w:pPr>
        <w:tabs>
          <w:tab w:val="num" w:pos="1854"/>
        </w:tabs>
        <w:ind w:left="1701" w:hanging="567"/>
      </w:pPr>
    </w:lvl>
    <w:lvl w:ilvl="4">
      <w:start w:val="1"/>
      <w:numFmt w:val="decimal"/>
      <w:lvlText w:val="%1.%2.%3.%4.%5 "/>
      <w:lvlJc w:val="left"/>
      <w:pPr>
        <w:tabs>
          <w:tab w:val="num" w:pos="2781"/>
        </w:tabs>
        <w:ind w:left="2268" w:hanging="567"/>
      </w:pPr>
    </w:lvl>
    <w:lvl w:ilvl="5">
      <w:start w:val="1"/>
      <w:numFmt w:val="decimal"/>
      <w:lvlText w:val="%1.%2.%3.%4.%5.%6 "/>
      <w:lvlJc w:val="left"/>
      <w:pPr>
        <w:tabs>
          <w:tab w:val="num" w:pos="3141"/>
        </w:tabs>
        <w:ind w:left="2268" w:hanging="567"/>
      </w:pPr>
    </w:lvl>
    <w:lvl w:ilvl="6">
      <w:start w:val="1"/>
      <w:numFmt w:val="decimal"/>
      <w:lvlText w:val="%1.%2.%3.%4.%5.%6.%7 "/>
      <w:lvlJc w:val="left"/>
      <w:pPr>
        <w:tabs>
          <w:tab w:val="num" w:pos="3141"/>
        </w:tabs>
        <w:ind w:left="2268" w:hanging="567"/>
      </w:pPr>
    </w:lvl>
    <w:lvl w:ilvl="7">
      <w:start w:val="1"/>
      <w:numFmt w:val="decimal"/>
      <w:lvlText w:val="%1.%2.%3.%4.%5.%6.%7.%8 "/>
      <w:lvlJc w:val="left"/>
      <w:pPr>
        <w:tabs>
          <w:tab w:val="num" w:pos="3501"/>
        </w:tabs>
        <w:ind w:left="2268" w:hanging="567"/>
      </w:pPr>
    </w:lvl>
    <w:lvl w:ilvl="8">
      <w:start w:val="1"/>
      <w:numFmt w:val="decimal"/>
      <w:lvlText w:val="%1.%2.%3.%4.%5.%6.%7.%8.%9 "/>
      <w:lvlJc w:val="left"/>
      <w:pPr>
        <w:tabs>
          <w:tab w:val="num" w:pos="3501"/>
        </w:tabs>
        <w:ind w:left="2268" w:hanging="567"/>
      </w:pPr>
    </w:lvl>
  </w:abstractNum>
  <w:abstractNum w:abstractNumId="12">
    <w:nsid w:val="1983636B"/>
    <w:multiLevelType w:val="hybridMultilevel"/>
    <w:tmpl w:val="952E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6F70DF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E9165CC"/>
    <w:multiLevelType w:val="singleLevel"/>
    <w:tmpl w:val="6C0A24D0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1"/>
  </w:num>
  <w:num w:numId="13">
    <w:abstractNumId w:val="10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48"/>
    <w:rsid w:val="000322CF"/>
    <w:rsid w:val="000377DB"/>
    <w:rsid w:val="000C3E49"/>
    <w:rsid w:val="000F71ED"/>
    <w:rsid w:val="001157DA"/>
    <w:rsid w:val="001B37EF"/>
    <w:rsid w:val="002072B4"/>
    <w:rsid w:val="002211AE"/>
    <w:rsid w:val="002C73FC"/>
    <w:rsid w:val="002D7931"/>
    <w:rsid w:val="002E7B68"/>
    <w:rsid w:val="00342AB2"/>
    <w:rsid w:val="0039235C"/>
    <w:rsid w:val="00395B45"/>
    <w:rsid w:val="003F7475"/>
    <w:rsid w:val="004220A8"/>
    <w:rsid w:val="00445547"/>
    <w:rsid w:val="00531BFA"/>
    <w:rsid w:val="005676BD"/>
    <w:rsid w:val="005A52A8"/>
    <w:rsid w:val="006161E1"/>
    <w:rsid w:val="00627E20"/>
    <w:rsid w:val="006A5328"/>
    <w:rsid w:val="006D31B7"/>
    <w:rsid w:val="006D7669"/>
    <w:rsid w:val="00716C2A"/>
    <w:rsid w:val="00730EFA"/>
    <w:rsid w:val="00760D48"/>
    <w:rsid w:val="007804A1"/>
    <w:rsid w:val="0079509E"/>
    <w:rsid w:val="0081788E"/>
    <w:rsid w:val="00842F1F"/>
    <w:rsid w:val="00857E52"/>
    <w:rsid w:val="008B28BA"/>
    <w:rsid w:val="008C7F00"/>
    <w:rsid w:val="008D4658"/>
    <w:rsid w:val="009B3A04"/>
    <w:rsid w:val="009F4BBE"/>
    <w:rsid w:val="00A47378"/>
    <w:rsid w:val="00A766A4"/>
    <w:rsid w:val="00AD285C"/>
    <w:rsid w:val="00B237CA"/>
    <w:rsid w:val="00B72CC1"/>
    <w:rsid w:val="00C32563"/>
    <w:rsid w:val="00C34BCF"/>
    <w:rsid w:val="00C73BBE"/>
    <w:rsid w:val="00C9640C"/>
    <w:rsid w:val="00CA05C2"/>
    <w:rsid w:val="00CD042E"/>
    <w:rsid w:val="00CE77AB"/>
    <w:rsid w:val="00D46303"/>
    <w:rsid w:val="00D8682A"/>
    <w:rsid w:val="00DB7E83"/>
    <w:rsid w:val="00E10071"/>
    <w:rsid w:val="00E16E99"/>
    <w:rsid w:val="00E5570F"/>
    <w:rsid w:val="00E62714"/>
    <w:rsid w:val="00ED1EDF"/>
    <w:rsid w:val="00F9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48"/>
    <w:pPr>
      <w:spacing w:after="200" w:line="276" w:lineRule="auto"/>
    </w:pPr>
    <w:rPr>
      <w:rFonts w:ascii="Calibri" w:eastAsia="Calibri" w:hAnsi="Calibri"/>
      <w:sz w:val="22"/>
      <w:szCs w:val="22"/>
      <w:lang w:val="sl-SI" w:eastAsia="en-US"/>
    </w:rPr>
  </w:style>
  <w:style w:type="paragraph" w:styleId="Heading6">
    <w:name w:val="heading 6"/>
    <w:basedOn w:val="Normal"/>
    <w:next w:val="Normal"/>
    <w:qFormat/>
    <w:rsid w:val="0079509E"/>
    <w:pPr>
      <w:spacing w:before="240" w:after="60"/>
      <w:outlineLvl w:val="5"/>
    </w:pPr>
    <w:rPr>
      <w:rFonts w:ascii="Times New Roman" w:hAnsi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Heading">
    <w:name w:val="Page Heading"/>
    <w:basedOn w:val="Normal"/>
    <w:next w:val="Normal"/>
    <w:rsid w:val="0079509E"/>
    <w:pPr>
      <w:pageBreakBefore/>
      <w:spacing w:before="480" w:after="280" w:line="240" w:lineRule="auto"/>
    </w:pPr>
    <w:rPr>
      <w:sz w:val="44"/>
    </w:rPr>
  </w:style>
  <w:style w:type="paragraph" w:styleId="TOC9">
    <w:name w:val="toc 9"/>
    <w:basedOn w:val="Normal"/>
    <w:next w:val="Normal"/>
    <w:autoRedefine/>
    <w:semiHidden/>
    <w:rsid w:val="0079509E"/>
    <w:pPr>
      <w:ind w:left="1600"/>
    </w:pPr>
  </w:style>
  <w:style w:type="paragraph" w:customStyle="1" w:styleId="SubHeading">
    <w:name w:val="Sub Heading"/>
    <w:basedOn w:val="Normal"/>
    <w:next w:val="Normal"/>
    <w:rsid w:val="0079509E"/>
    <w:pPr>
      <w:keepNext/>
      <w:spacing w:before="440" w:after="280" w:line="240" w:lineRule="auto"/>
    </w:pPr>
    <w:rPr>
      <w:b/>
      <w:sz w:val="24"/>
    </w:rPr>
  </w:style>
  <w:style w:type="paragraph" w:customStyle="1" w:styleId="NumberedSubHeading">
    <w:name w:val="Numbered Sub Heading"/>
    <w:basedOn w:val="Normal"/>
    <w:next w:val="Normal"/>
    <w:rsid w:val="0079509E"/>
    <w:pPr>
      <w:keepNext/>
      <w:numPr>
        <w:numId w:val="11"/>
      </w:numPr>
      <w:spacing w:before="440" w:after="40" w:line="240" w:lineRule="auto"/>
    </w:pPr>
    <w:rPr>
      <w:b/>
    </w:rPr>
  </w:style>
  <w:style w:type="paragraph" w:customStyle="1" w:styleId="NumberedBodyText">
    <w:name w:val="Numbered Body Text"/>
    <w:basedOn w:val="Normal"/>
    <w:rsid w:val="0079509E"/>
    <w:pPr>
      <w:numPr>
        <w:ilvl w:val="1"/>
        <w:numId w:val="12"/>
      </w:numPr>
      <w:spacing w:before="180" w:line="240" w:lineRule="auto"/>
    </w:pPr>
  </w:style>
  <w:style w:type="paragraph" w:customStyle="1" w:styleId="NumberedParagraph">
    <w:name w:val="Numbered Paragraph"/>
    <w:basedOn w:val="Normal"/>
    <w:rsid w:val="0079509E"/>
    <w:pPr>
      <w:numPr>
        <w:numId w:val="13"/>
      </w:numPr>
      <w:spacing w:before="180" w:line="240" w:lineRule="auto"/>
    </w:pPr>
  </w:style>
  <w:style w:type="paragraph" w:customStyle="1" w:styleId="Bullet">
    <w:name w:val="Bullet"/>
    <w:basedOn w:val="Normal"/>
    <w:rsid w:val="0079509E"/>
    <w:pPr>
      <w:numPr>
        <w:numId w:val="14"/>
      </w:numPr>
      <w:tabs>
        <w:tab w:val="clear" w:pos="360"/>
        <w:tab w:val="num" w:pos="567"/>
      </w:tabs>
      <w:spacing w:before="180" w:line="240" w:lineRule="auto"/>
      <w:ind w:left="567" w:hanging="567"/>
    </w:pPr>
  </w:style>
  <w:style w:type="paragraph" w:styleId="Header">
    <w:name w:val="header"/>
    <w:basedOn w:val="Normal"/>
    <w:rsid w:val="00760D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9509E"/>
    <w:pPr>
      <w:tabs>
        <w:tab w:val="center" w:pos="4153"/>
        <w:tab w:val="right" w:pos="8306"/>
      </w:tabs>
    </w:pPr>
    <w:rPr>
      <w:sz w:val="12"/>
    </w:rPr>
  </w:style>
  <w:style w:type="character" w:styleId="Hyperlink">
    <w:name w:val="Hyperlink"/>
    <w:basedOn w:val="DefaultParagraphFont"/>
    <w:rsid w:val="00760D4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42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1F"/>
    <w:rPr>
      <w:rFonts w:ascii="Tahoma" w:eastAsia="Calibri" w:hAnsi="Tahoma" w:cs="Tahoma"/>
      <w:sz w:val="16"/>
      <w:szCs w:val="16"/>
      <w:lang w:val="sl-SI" w:eastAsia="en-US"/>
    </w:rPr>
  </w:style>
  <w:style w:type="character" w:customStyle="1" w:styleId="apple-converted-space">
    <w:name w:val="apple-converted-space"/>
    <w:basedOn w:val="DefaultParagraphFont"/>
    <w:rsid w:val="00AD285C"/>
  </w:style>
  <w:style w:type="character" w:customStyle="1" w:styleId="il">
    <w:name w:val="il"/>
    <w:basedOn w:val="DefaultParagraphFont"/>
    <w:rsid w:val="00C3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48"/>
    <w:pPr>
      <w:spacing w:after="200" w:line="276" w:lineRule="auto"/>
    </w:pPr>
    <w:rPr>
      <w:rFonts w:ascii="Calibri" w:eastAsia="Calibri" w:hAnsi="Calibri"/>
      <w:sz w:val="22"/>
      <w:szCs w:val="22"/>
      <w:lang w:val="sl-SI" w:eastAsia="en-US"/>
    </w:rPr>
  </w:style>
  <w:style w:type="paragraph" w:styleId="Heading6">
    <w:name w:val="heading 6"/>
    <w:basedOn w:val="Normal"/>
    <w:next w:val="Normal"/>
    <w:qFormat/>
    <w:rsid w:val="0079509E"/>
    <w:pPr>
      <w:spacing w:before="240" w:after="60"/>
      <w:outlineLvl w:val="5"/>
    </w:pPr>
    <w:rPr>
      <w:rFonts w:ascii="Times New Roman" w:hAnsi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Heading">
    <w:name w:val="Page Heading"/>
    <w:basedOn w:val="Normal"/>
    <w:next w:val="Normal"/>
    <w:rsid w:val="0079509E"/>
    <w:pPr>
      <w:pageBreakBefore/>
      <w:spacing w:before="480" w:after="280" w:line="240" w:lineRule="auto"/>
    </w:pPr>
    <w:rPr>
      <w:sz w:val="44"/>
    </w:rPr>
  </w:style>
  <w:style w:type="paragraph" w:styleId="TOC9">
    <w:name w:val="toc 9"/>
    <w:basedOn w:val="Normal"/>
    <w:next w:val="Normal"/>
    <w:autoRedefine/>
    <w:semiHidden/>
    <w:rsid w:val="0079509E"/>
    <w:pPr>
      <w:ind w:left="1600"/>
    </w:pPr>
  </w:style>
  <w:style w:type="paragraph" w:customStyle="1" w:styleId="SubHeading">
    <w:name w:val="Sub Heading"/>
    <w:basedOn w:val="Normal"/>
    <w:next w:val="Normal"/>
    <w:rsid w:val="0079509E"/>
    <w:pPr>
      <w:keepNext/>
      <w:spacing w:before="440" w:after="280" w:line="240" w:lineRule="auto"/>
    </w:pPr>
    <w:rPr>
      <w:b/>
      <w:sz w:val="24"/>
    </w:rPr>
  </w:style>
  <w:style w:type="paragraph" w:customStyle="1" w:styleId="NumberedSubHeading">
    <w:name w:val="Numbered Sub Heading"/>
    <w:basedOn w:val="Normal"/>
    <w:next w:val="Normal"/>
    <w:rsid w:val="0079509E"/>
    <w:pPr>
      <w:keepNext/>
      <w:numPr>
        <w:numId w:val="11"/>
      </w:numPr>
      <w:spacing w:before="440" w:after="40" w:line="240" w:lineRule="auto"/>
    </w:pPr>
    <w:rPr>
      <w:b/>
    </w:rPr>
  </w:style>
  <w:style w:type="paragraph" w:customStyle="1" w:styleId="NumberedBodyText">
    <w:name w:val="Numbered Body Text"/>
    <w:basedOn w:val="Normal"/>
    <w:rsid w:val="0079509E"/>
    <w:pPr>
      <w:numPr>
        <w:ilvl w:val="1"/>
        <w:numId w:val="12"/>
      </w:numPr>
      <w:spacing w:before="180" w:line="240" w:lineRule="auto"/>
    </w:pPr>
  </w:style>
  <w:style w:type="paragraph" w:customStyle="1" w:styleId="NumberedParagraph">
    <w:name w:val="Numbered Paragraph"/>
    <w:basedOn w:val="Normal"/>
    <w:rsid w:val="0079509E"/>
    <w:pPr>
      <w:numPr>
        <w:numId w:val="13"/>
      </w:numPr>
      <w:spacing w:before="180" w:line="240" w:lineRule="auto"/>
    </w:pPr>
  </w:style>
  <w:style w:type="paragraph" w:customStyle="1" w:styleId="Bullet">
    <w:name w:val="Bullet"/>
    <w:basedOn w:val="Normal"/>
    <w:rsid w:val="0079509E"/>
    <w:pPr>
      <w:numPr>
        <w:numId w:val="14"/>
      </w:numPr>
      <w:tabs>
        <w:tab w:val="clear" w:pos="360"/>
        <w:tab w:val="num" w:pos="567"/>
      </w:tabs>
      <w:spacing w:before="180" w:line="240" w:lineRule="auto"/>
      <w:ind w:left="567" w:hanging="567"/>
    </w:pPr>
  </w:style>
  <w:style w:type="paragraph" w:styleId="Header">
    <w:name w:val="header"/>
    <w:basedOn w:val="Normal"/>
    <w:rsid w:val="00760D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9509E"/>
    <w:pPr>
      <w:tabs>
        <w:tab w:val="center" w:pos="4153"/>
        <w:tab w:val="right" w:pos="8306"/>
      </w:tabs>
    </w:pPr>
    <w:rPr>
      <w:sz w:val="12"/>
    </w:rPr>
  </w:style>
  <w:style w:type="character" w:styleId="Hyperlink">
    <w:name w:val="Hyperlink"/>
    <w:basedOn w:val="DefaultParagraphFont"/>
    <w:rsid w:val="00760D4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42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1F"/>
    <w:rPr>
      <w:rFonts w:ascii="Tahoma" w:eastAsia="Calibri" w:hAnsi="Tahoma" w:cs="Tahoma"/>
      <w:sz w:val="16"/>
      <w:szCs w:val="16"/>
      <w:lang w:val="sl-SI" w:eastAsia="en-US"/>
    </w:rPr>
  </w:style>
  <w:style w:type="character" w:customStyle="1" w:styleId="apple-converted-space">
    <w:name w:val="apple-converted-space"/>
    <w:basedOn w:val="DefaultParagraphFont"/>
    <w:rsid w:val="00AD285C"/>
  </w:style>
  <w:style w:type="character" w:customStyle="1" w:styleId="il">
    <w:name w:val="il"/>
    <w:basedOn w:val="DefaultParagraphFont"/>
    <w:rsid w:val="00C32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facebook.com/GalwaySteinerKindergart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lwaysteiner.wordpress.co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F8BCB-C8ED-4D44-A494-483513FE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 version 1.00</vt:lpstr>
    </vt:vector>
  </TitlesOfParts>
  <Company>The British Council</Company>
  <LinksUpToDate>false</LinksUpToDate>
  <CharactersWithSpaces>4451</CharactersWithSpaces>
  <SharedDoc>false</SharedDoc>
  <HLinks>
    <vt:vector size="12" baseType="variant"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mailto:Louise.eggerton@muir-matheson.com</vt:lpwstr>
      </vt:variant>
      <vt:variant>
        <vt:lpwstr/>
      </vt:variant>
      <vt:variant>
        <vt:i4>3997787</vt:i4>
      </vt:variant>
      <vt:variant>
        <vt:i4>0</vt:i4>
      </vt:variant>
      <vt:variant>
        <vt:i4>0</vt:i4>
      </vt:variant>
      <vt:variant>
        <vt:i4>5</vt:i4>
      </vt:variant>
      <vt:variant>
        <vt:lpwstr>mailto:sales@muir-matheson.com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version 1.00</dc:title>
  <dc:creator>pammorris</dc:creator>
  <cp:lastModifiedBy>Bevran Belgin Alhas</cp:lastModifiedBy>
  <cp:revision>2</cp:revision>
  <cp:lastPrinted>2010-08-10T08:37:00Z</cp:lastPrinted>
  <dcterms:created xsi:type="dcterms:W3CDTF">2014-06-10T11:36:00Z</dcterms:created>
  <dcterms:modified xsi:type="dcterms:W3CDTF">2014-06-10T11:36:00Z</dcterms:modified>
</cp:coreProperties>
</file>